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78B35" w14:textId="77777777" w:rsidR="00E77D99" w:rsidRPr="00546866" w:rsidRDefault="00EC0667" w:rsidP="00D04B69">
      <w:pPr>
        <w:spacing w:before="360" w:after="120" w:line="200" w:lineRule="exact"/>
        <w:ind w:left="288"/>
        <w:outlineLvl w:val="0"/>
        <w:rPr>
          <w:rFonts w:ascii="Arial" w:hAnsi="Arial"/>
          <w:u w:val="single"/>
        </w:rPr>
      </w:pPr>
      <w:r>
        <w:rPr>
          <w:noProof/>
        </w:rPr>
        <w:pict w14:anchorId="1BE396B7">
          <v:shapetype id="_x0000_t202" coordsize="21600,21600" o:spt="202" path="m,l,21600r21600,l21600,xe">
            <v:stroke joinstyle="miter"/>
            <v:path gradientshapeok="t" o:connecttype="rect"/>
          </v:shapetype>
          <v:shape id="Text Box 1" o:spid="_x0000_s1026" type="#_x0000_t202" style="position:absolute;left:0;text-align:left;margin-left:415.2pt;margin-top:.9pt;width:76.1pt;height:79.4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color="white [3201]" stroked="f" strokecolor="black [3213]" strokeweight="2pt">
            <v:textbox>
              <w:txbxContent>
                <w:p w14:paraId="069FFD19" w14:textId="77777777" w:rsidR="002716F7" w:rsidRDefault="002716F7" w:rsidP="002716F7">
                  <w:r>
                    <w:rPr>
                      <w:noProof/>
                    </w:rPr>
                    <w:drawing>
                      <wp:inline distT="0" distB="0" distL="0" distR="0" wp14:anchorId="66C4765A" wp14:editId="19FD4B51">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14:paraId="43D4631E" w14:textId="274D3D85"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5D27DD">
        <w:rPr>
          <w:rFonts w:ascii="Arial" w:hAnsi="Arial"/>
          <w:b/>
          <w:sz w:val="32"/>
        </w:rPr>
        <w:t>FOOD AND DRINK</w:t>
      </w:r>
    </w:p>
    <w:p w14:paraId="45EB6145" w14:textId="4D555F78"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5D27DD">
        <w:rPr>
          <w:rFonts w:ascii="Arial" w:hAnsi="Arial"/>
          <w:b/>
          <w:sz w:val="32"/>
        </w:rPr>
        <w:t>FD</w:t>
      </w:r>
      <w:r w:rsidR="00B03C4D" w:rsidRPr="00546866">
        <w:rPr>
          <w:rFonts w:ascii="Arial" w:hAnsi="Arial"/>
          <w:b/>
          <w:sz w:val="32"/>
        </w:rPr>
        <w:t>-</w:t>
      </w:r>
      <w:del w:id="0" w:author="Author">
        <w:r w:rsidR="008E4118" w:rsidDel="003D70AD">
          <w:rPr>
            <w:rFonts w:ascii="Arial" w:hAnsi="Arial"/>
            <w:b/>
            <w:sz w:val="32"/>
          </w:rPr>
          <w:delText>12</w:delText>
        </w:r>
      </w:del>
      <w:ins w:id="1" w:author="Author">
        <w:r w:rsidR="003D70AD">
          <w:rPr>
            <w:rFonts w:ascii="Arial" w:hAnsi="Arial"/>
            <w:b/>
            <w:sz w:val="32"/>
          </w:rPr>
          <w:t>13</w:t>
        </w:r>
      </w:ins>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14:paraId="6A3806BF" w14:textId="77777777">
        <w:trPr>
          <w:jc w:val="center"/>
        </w:trPr>
        <w:tc>
          <w:tcPr>
            <w:tcW w:w="921" w:type="dxa"/>
            <w:shd w:val="pct5" w:color="auto" w:fill="auto"/>
          </w:tcPr>
          <w:p w14:paraId="71FF7911"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14:paraId="70D47BAE" w14:textId="54EA3675" w:rsidR="00E77D99" w:rsidRPr="00546866" w:rsidRDefault="00B27A1E">
            <w:pPr>
              <w:spacing w:after="120" w:line="280" w:lineRule="exact"/>
              <w:jc w:val="center"/>
              <w:rPr>
                <w:rFonts w:ascii="Arial" w:hAnsi="Arial"/>
              </w:rPr>
            </w:pPr>
            <w:r>
              <w:rPr>
                <w:rFonts w:ascii="Arial" w:hAnsi="Arial"/>
              </w:rPr>
              <w:t xml:space="preserve">1 of </w:t>
            </w:r>
            <w:r w:rsidR="0090748D">
              <w:rPr>
                <w:rFonts w:ascii="Arial" w:hAnsi="Arial"/>
              </w:rPr>
              <w:t>2</w:t>
            </w:r>
            <w:r w:rsidR="00E77D99" w:rsidRPr="00546866">
              <w:rPr>
                <w:rFonts w:ascii="Arial" w:hAnsi="Arial"/>
              </w:rPr>
              <w:t xml:space="preserve"> </w:t>
            </w:r>
          </w:p>
        </w:tc>
        <w:tc>
          <w:tcPr>
            <w:tcW w:w="5588" w:type="dxa"/>
            <w:shd w:val="pct5" w:color="auto" w:fill="auto"/>
          </w:tcPr>
          <w:p w14:paraId="2299C1D1" w14:textId="77777777" w:rsidR="00205D48" w:rsidRPr="00546866" w:rsidRDefault="00205D48" w:rsidP="006D45E7">
            <w:pPr>
              <w:pStyle w:val="Heading1"/>
              <w:spacing w:after="0"/>
              <w:rPr>
                <w:szCs w:val="16"/>
                <w:u w:val="single"/>
              </w:rPr>
            </w:pPr>
            <w:r w:rsidRPr="00546866">
              <w:rPr>
                <w:szCs w:val="16"/>
                <w:u w:val="single"/>
              </w:rPr>
              <w:t>EFFECTIVE DATE</w:t>
            </w:r>
          </w:p>
          <w:p w14:paraId="7FAD2F49" w14:textId="284B7673" w:rsidR="00E77D99" w:rsidRPr="00546866" w:rsidRDefault="00A1712D" w:rsidP="007E7666">
            <w:pPr>
              <w:pStyle w:val="Heading1"/>
              <w:rPr>
                <w:b w:val="0"/>
                <w:sz w:val="20"/>
              </w:rPr>
            </w:pPr>
            <w:r w:rsidRPr="00546866">
              <w:rPr>
                <w:b w:val="0"/>
                <w:sz w:val="20"/>
              </w:rPr>
              <w:t xml:space="preserve">With Bills Rendered for the Billing Month of </w:t>
            </w:r>
            <w:del w:id="2" w:author="Author">
              <w:r w:rsidR="008E4118" w:rsidDel="003D70AD">
                <w:rPr>
                  <w:b w:val="0"/>
                  <w:sz w:val="20"/>
                </w:rPr>
                <w:delText>January</w:delText>
              </w:r>
            </w:del>
            <w:ins w:id="3" w:author="Author">
              <w:r w:rsidR="003D70AD">
                <w:rPr>
                  <w:b w:val="0"/>
                  <w:sz w:val="20"/>
                </w:rPr>
                <w:t>April</w:t>
              </w:r>
            </w:ins>
            <w:r w:rsidR="008E4118">
              <w:rPr>
                <w:b w:val="0"/>
                <w:sz w:val="20"/>
              </w:rPr>
              <w:t>, 2024</w:t>
            </w:r>
          </w:p>
        </w:tc>
        <w:tc>
          <w:tcPr>
            <w:tcW w:w="990" w:type="dxa"/>
            <w:shd w:val="pct5" w:color="auto" w:fill="auto"/>
          </w:tcPr>
          <w:p w14:paraId="31FC04D9"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14:paraId="2C52C017" w14:textId="07AD4ABD" w:rsidR="00E77D99" w:rsidRPr="00546866" w:rsidRDefault="00363F69">
            <w:pPr>
              <w:spacing w:after="120" w:line="280" w:lineRule="exact"/>
              <w:jc w:val="center"/>
              <w:rPr>
                <w:rFonts w:ascii="Arial" w:hAnsi="Arial"/>
              </w:rPr>
            </w:pPr>
            <w:r>
              <w:rPr>
                <w:rFonts w:ascii="Arial" w:hAnsi="Arial"/>
              </w:rPr>
              <w:t>Original</w:t>
            </w:r>
          </w:p>
        </w:tc>
        <w:tc>
          <w:tcPr>
            <w:tcW w:w="1054" w:type="dxa"/>
            <w:shd w:val="pct5" w:color="auto" w:fill="auto"/>
          </w:tcPr>
          <w:p w14:paraId="7DA0023A"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14:paraId="7E825D0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0267BD8F" w14:textId="77777777"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14:paraId="60DFC734" w14:textId="77777777"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14:paraId="03E9EED6" w14:textId="77777777" w:rsidR="00E77D99" w:rsidRPr="00546866" w:rsidRDefault="00E77D99" w:rsidP="00C153CB">
      <w:pPr>
        <w:tabs>
          <w:tab w:val="left" w:pos="9630"/>
        </w:tabs>
        <w:spacing w:before="120" w:after="120"/>
        <w:ind w:left="285" w:right="288"/>
        <w:jc w:val="center"/>
        <w:outlineLvl w:val="0"/>
        <w:rPr>
          <w:rFonts w:ascii="Arial" w:hAnsi="Arial"/>
        </w:rPr>
      </w:pPr>
      <w:bookmarkStart w:id="4" w:name="_Hlk30490863"/>
      <w:r w:rsidRPr="00546866">
        <w:rPr>
          <w:rFonts w:ascii="Arial" w:hAnsi="Arial"/>
          <w:b/>
        </w:rPr>
        <w:t>APPLICABILITY:</w:t>
      </w:r>
    </w:p>
    <w:p w14:paraId="407C4329" w14:textId="77777777" w:rsidR="00397819" w:rsidRDefault="00924F43" w:rsidP="003F624A">
      <w:pPr>
        <w:widowControl w:val="0"/>
        <w:tabs>
          <w:tab w:val="left" w:pos="9630"/>
        </w:tabs>
        <w:spacing w:before="120" w:after="120"/>
        <w:ind w:left="285" w:right="288"/>
        <w:jc w:val="both"/>
        <w:rPr>
          <w:rFonts w:ascii="Arial" w:hAnsi="Arial"/>
        </w:rPr>
      </w:pPr>
      <w:r>
        <w:rPr>
          <w:rFonts w:ascii="Arial" w:hAnsi="Arial"/>
        </w:rPr>
        <w:t xml:space="preserve">Applicable to all electric service for Commercial customers, at one standard voltage required on the customer’s premises, delivered at one </w:t>
      </w:r>
      <w:proofErr w:type="gramStart"/>
      <w:r>
        <w:rPr>
          <w:rFonts w:ascii="Arial" w:hAnsi="Arial"/>
        </w:rPr>
        <w:t>point</w:t>
      </w:r>
      <w:proofErr w:type="gramEnd"/>
      <w:r>
        <w:rPr>
          <w:rFonts w:ascii="Arial" w:hAnsi="Arial"/>
        </w:rPr>
        <w:t xml:space="preserve"> and metered at or compensated to that voltage</w:t>
      </w:r>
      <w:r w:rsidR="00397819">
        <w:rPr>
          <w:rFonts w:ascii="Arial" w:hAnsi="Arial"/>
        </w:rPr>
        <w:t>.</w:t>
      </w:r>
      <w:r>
        <w:rPr>
          <w:rFonts w:ascii="Arial" w:hAnsi="Arial"/>
        </w:rPr>
        <w:t xml:space="preserve"> </w:t>
      </w:r>
      <w:r w:rsidR="00397819">
        <w:rPr>
          <w:rFonts w:ascii="Arial" w:hAnsi="Arial"/>
        </w:rPr>
        <w:t xml:space="preserve"> </w:t>
      </w:r>
    </w:p>
    <w:p w14:paraId="7A29574E" w14:textId="282307B7" w:rsidR="00924F43" w:rsidRDefault="00397819" w:rsidP="003F624A">
      <w:pPr>
        <w:widowControl w:val="0"/>
        <w:tabs>
          <w:tab w:val="left" w:pos="9630"/>
        </w:tabs>
        <w:spacing w:before="120" w:after="120"/>
        <w:ind w:left="285" w:right="288"/>
        <w:jc w:val="both"/>
        <w:rPr>
          <w:rFonts w:ascii="Arial" w:hAnsi="Arial"/>
        </w:rPr>
      </w:pPr>
      <w:r>
        <w:rPr>
          <w:rFonts w:ascii="Arial" w:hAnsi="Arial"/>
        </w:rPr>
        <w:t>Customers must have</w:t>
      </w:r>
      <w:r w:rsidR="00924F43">
        <w:rPr>
          <w:rFonts w:ascii="Arial" w:hAnsi="Arial"/>
        </w:rPr>
        <w:t xml:space="preserve"> an annual actual peak demand of not less than 30 kW and no more than 250 kW and either (1) are defined under the North American Industry Classification System (NAICS) as 722 Food Services and Drinking Places, or (2) were served on the Time of Use – Multiple Business (TOU-MB-7) tariff as of December 31, 2019 and have been continuously served on TOU-FD since January 1, 2020.</w:t>
      </w:r>
      <w:r w:rsidR="00C4218E">
        <w:rPr>
          <w:rFonts w:ascii="Arial" w:hAnsi="Arial"/>
        </w:rPr>
        <w:t xml:space="preserve">  </w:t>
      </w:r>
      <w:r w:rsidR="00B31E9C">
        <w:rPr>
          <w:rFonts w:ascii="Arial" w:hAnsi="Arial"/>
        </w:rPr>
        <w:t xml:space="preserve">Qualifying accounts will be accepted on TOU-FD on a first come, first allowed basis until the number of accounts equals 6,000 or until December 31, </w:t>
      </w:r>
      <w:r w:rsidR="00D534A9">
        <w:rPr>
          <w:rFonts w:ascii="Arial" w:hAnsi="Arial"/>
        </w:rPr>
        <w:t>2025</w:t>
      </w:r>
      <w:r w:rsidR="00B31E9C">
        <w:rPr>
          <w:rFonts w:ascii="Arial" w:hAnsi="Arial"/>
        </w:rPr>
        <w:t>, whichever comes first.</w:t>
      </w:r>
    </w:p>
    <w:p w14:paraId="4613F108" w14:textId="77777777" w:rsidR="007E4FDF" w:rsidRPr="00546866" w:rsidRDefault="00B666CA" w:rsidP="00FF3AE3">
      <w:pPr>
        <w:widowControl w:val="0"/>
        <w:tabs>
          <w:tab w:val="left" w:pos="9630"/>
        </w:tabs>
        <w:spacing w:before="120"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bookmarkEnd w:id="4"/>
    <w:p w14:paraId="06129601" w14:textId="77777777"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14:paraId="12114C87" w14:textId="77777777"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14:paraId="3CB1984E" w14:textId="77777777"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14:paraId="042CCA32" w14:textId="5CEFDF85"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3413DE" w:rsidRPr="00E15260">
        <w:rPr>
          <w:rFonts w:ascii="Arial" w:hAnsi="Arial"/>
          <w:b/>
        </w:rPr>
        <w:t>.... $</w:t>
      </w:r>
      <w:r w:rsidR="002645FC">
        <w:rPr>
          <w:rFonts w:ascii="Arial" w:hAnsi="Arial"/>
          <w:b/>
        </w:rPr>
        <w:t>118.00</w:t>
      </w:r>
      <w:r w:rsidR="004738AA">
        <w:rPr>
          <w:rFonts w:ascii="Arial" w:hAnsi="Arial"/>
          <w:b/>
        </w:rPr>
        <w:t xml:space="preserve"> </w:t>
      </w:r>
      <w:r w:rsidR="0022536D" w:rsidRPr="00E15260">
        <w:rPr>
          <w:rFonts w:ascii="Arial" w:hAnsi="Arial" w:cs="Arial"/>
          <w:b/>
        </w:rPr>
        <w:t>p</w:t>
      </w:r>
      <w:r w:rsidR="00E77D99" w:rsidRPr="00E15260">
        <w:rPr>
          <w:rFonts w:ascii="Arial" w:hAnsi="Arial"/>
          <w:b/>
        </w:rPr>
        <w:t>er month</w:t>
      </w:r>
    </w:p>
    <w:p w14:paraId="45559C2E" w14:textId="4E46D121"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r w:rsidR="00553F66" w:rsidRPr="00553F66">
        <w:t xml:space="preserve"> </w:t>
      </w:r>
      <w:del w:id="5" w:author="Author">
        <w:r w:rsidR="002645FC" w:rsidDel="007C1775">
          <w:rPr>
            <w:rFonts w:ascii="Arial" w:hAnsi="Arial"/>
            <w:b/>
          </w:rPr>
          <w:delText>25.5345</w:delText>
        </w:r>
      </w:del>
      <w:ins w:id="6" w:author="Author">
        <w:r w:rsidR="007C1775">
          <w:rPr>
            <w:rFonts w:ascii="Arial" w:hAnsi="Arial"/>
            <w:b/>
          </w:rPr>
          <w:t>29.3611</w:t>
        </w:r>
      </w:ins>
      <w:r w:rsidRPr="00E15260">
        <w:rPr>
          <w:rFonts w:ascii="Arial" w:hAnsi="Arial"/>
          <w:b/>
        </w:rPr>
        <w:t>¢ per kWh</w:t>
      </w:r>
    </w:p>
    <w:p w14:paraId="00557D83" w14:textId="2C078078"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r w:rsidR="00C8791A" w:rsidRPr="00BE2E74">
        <w:rPr>
          <w:rFonts w:ascii="Arial" w:hAnsi="Arial" w:cs="Arial"/>
          <w:b/>
        </w:rPr>
        <w:t>.................................................................................................................</w:t>
      </w:r>
      <w:r w:rsidR="0053439E" w:rsidRPr="0053439E">
        <w:t xml:space="preserve"> </w:t>
      </w:r>
      <w:del w:id="7" w:author="Author">
        <w:r w:rsidR="002645FC" w:rsidDel="007C1775">
          <w:rPr>
            <w:rFonts w:ascii="Arial" w:hAnsi="Arial" w:cs="Arial"/>
            <w:b/>
          </w:rPr>
          <w:delText>5.7578</w:delText>
        </w:r>
      </w:del>
      <w:ins w:id="8" w:author="Author">
        <w:r w:rsidR="007C1775">
          <w:rPr>
            <w:rFonts w:ascii="Arial" w:hAnsi="Arial" w:cs="Arial"/>
            <w:b/>
          </w:rPr>
          <w:t>6.6207</w:t>
        </w:r>
      </w:ins>
      <w:r w:rsidRPr="00E15260">
        <w:rPr>
          <w:rFonts w:ascii="Arial" w:hAnsi="Arial"/>
          <w:b/>
        </w:rPr>
        <w:t>¢ per kWh</w:t>
      </w:r>
    </w:p>
    <w:p w14:paraId="6ABCB42C" w14:textId="73B07443"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r w:rsidR="000E6EEE">
        <w:rPr>
          <w:rFonts w:ascii="Arial" w:hAnsi="Arial"/>
          <w:b/>
        </w:rPr>
        <w:t>.</w:t>
      </w:r>
      <w:r w:rsidR="0053439E" w:rsidRPr="0053439E">
        <w:t xml:space="preserve"> </w:t>
      </w:r>
      <w:del w:id="9" w:author="Author">
        <w:r w:rsidR="002645FC" w:rsidDel="007C1775">
          <w:rPr>
            <w:rFonts w:ascii="Arial" w:hAnsi="Arial"/>
            <w:b/>
          </w:rPr>
          <w:delText>1.2294</w:delText>
        </w:r>
      </w:del>
      <w:ins w:id="10" w:author="Author">
        <w:r w:rsidR="007C1775">
          <w:rPr>
            <w:rFonts w:ascii="Arial" w:hAnsi="Arial"/>
            <w:b/>
          </w:rPr>
          <w:t>1.4135</w:t>
        </w:r>
      </w:ins>
      <w:r w:rsidR="005E2B2C" w:rsidRPr="00E15260">
        <w:rPr>
          <w:rFonts w:ascii="Arial" w:hAnsi="Arial"/>
          <w:b/>
        </w:rPr>
        <w:t>¢</w:t>
      </w:r>
      <w:r w:rsidRPr="00E15260">
        <w:rPr>
          <w:rFonts w:ascii="Arial" w:hAnsi="Arial"/>
          <w:b/>
        </w:rPr>
        <w:t xml:space="preserve"> per kWh</w:t>
      </w:r>
    </w:p>
    <w:p w14:paraId="6458F4EB" w14:textId="77777777" w:rsidR="008F1D17" w:rsidRPr="00E15260" w:rsidRDefault="008F1D17" w:rsidP="00895A7F">
      <w:pPr>
        <w:widowControl w:val="0"/>
        <w:tabs>
          <w:tab w:val="decimal" w:pos="3060"/>
        </w:tabs>
        <w:spacing w:after="75" w:line="200" w:lineRule="exact"/>
        <w:ind w:left="288" w:right="225"/>
        <w:jc w:val="both"/>
        <w:rPr>
          <w:rFonts w:ascii="Arial" w:hAnsi="Arial"/>
          <w:b/>
        </w:rPr>
      </w:pPr>
    </w:p>
    <w:p w14:paraId="43B8CA0A" w14:textId="29E12818" w:rsidR="00E77D99" w:rsidRPr="00E15260" w:rsidRDefault="00E77D99" w:rsidP="002716F7">
      <w:pPr>
        <w:widowControl w:val="0"/>
        <w:tabs>
          <w:tab w:val="decimal" w:pos="3060"/>
        </w:tabs>
        <w:spacing w:after="24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3413DE" w:rsidRPr="00E15260">
        <w:rPr>
          <w:rFonts w:ascii="Arial" w:hAnsi="Arial"/>
          <w:b/>
        </w:rPr>
        <w:tab/>
        <w:t xml:space="preserve"> $</w:t>
      </w:r>
      <w:r w:rsidR="002645FC">
        <w:rPr>
          <w:rFonts w:ascii="Arial" w:hAnsi="Arial"/>
          <w:b/>
        </w:rPr>
        <w:t>118.00</w:t>
      </w:r>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r w:rsidR="008F1D17" w:rsidRPr="00E15260">
        <w:rPr>
          <w:rFonts w:ascii="Arial" w:hAnsi="Arial"/>
          <w:b/>
        </w:rPr>
        <w:t>plus Environmental Compliance Cost Recovery</w:t>
      </w:r>
      <w:r w:rsidR="00235976" w:rsidRPr="00E15260">
        <w:rPr>
          <w:rFonts w:ascii="Arial" w:hAnsi="Arial"/>
          <w:b/>
        </w:rPr>
        <w:t>,</w:t>
      </w:r>
      <w:r w:rsidR="0073228E" w:rsidRPr="00E15260">
        <w:rPr>
          <w:rFonts w:ascii="Arial" w:hAnsi="Arial"/>
          <w:b/>
        </w:rPr>
        <w:t xml:space="preserve"> </w:t>
      </w:r>
      <w:del w:id="11" w:author="Author">
        <w:r w:rsidR="00235976" w:rsidRPr="00E15260" w:rsidDel="003D70AD">
          <w:rPr>
            <w:rFonts w:ascii="Arial" w:hAnsi="Arial"/>
            <w:b/>
          </w:rPr>
          <w:delText>plus Nuclear Construction Cost Recovery,</w:delText>
        </w:r>
        <w:r w:rsidR="002E4091" w:rsidRPr="00E15260" w:rsidDel="003D70AD">
          <w:rPr>
            <w:rFonts w:ascii="Arial" w:hAnsi="Arial"/>
            <w:b/>
          </w:rPr>
          <w:delText xml:space="preserve"> </w:delText>
        </w:r>
      </w:del>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14:paraId="232BC657" w14:textId="77777777" w:rsidR="00174BA4" w:rsidRPr="00E15260" w:rsidRDefault="00174BA4" w:rsidP="002716F7">
      <w:pPr>
        <w:widowControl w:val="0"/>
        <w:tabs>
          <w:tab w:val="decimal" w:pos="3060"/>
        </w:tabs>
        <w:spacing w:before="120" w:after="120" w:line="200" w:lineRule="exact"/>
        <w:ind w:left="288" w:right="288"/>
        <w:jc w:val="center"/>
        <w:rPr>
          <w:rFonts w:ascii="Arial" w:hAnsi="Arial"/>
          <w:b/>
        </w:rPr>
      </w:pPr>
      <w:r w:rsidRPr="00E15260">
        <w:rPr>
          <w:rFonts w:ascii="Arial" w:hAnsi="Arial"/>
          <w:b/>
        </w:rPr>
        <w:t>DETERMINATION OF REACTIVE DEMAND:</w:t>
      </w:r>
    </w:p>
    <w:p w14:paraId="6164AFE0" w14:textId="1D8C4514" w:rsidR="00174BA4" w:rsidRPr="00546866" w:rsidRDefault="00174BA4" w:rsidP="003F624A">
      <w:pPr>
        <w:widowControl w:val="0"/>
        <w:spacing w:before="120" w:after="120"/>
        <w:ind w:left="288" w:right="288"/>
        <w:jc w:val="both"/>
        <w:rPr>
          <w:rFonts w:ascii="Arial" w:hAnsi="Arial"/>
        </w:rPr>
      </w:pPr>
      <w:r w:rsidRPr="00546866">
        <w:rPr>
          <w:rFonts w:ascii="Arial" w:hAnsi="Arial"/>
        </w:rPr>
        <w:t xml:space="preserve">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w:t>
      </w:r>
      <w:proofErr w:type="gramStart"/>
      <w:r w:rsidRPr="00546866">
        <w:rPr>
          <w:rFonts w:ascii="Arial" w:hAnsi="Arial"/>
        </w:rPr>
        <w:t>in excess of</w:t>
      </w:r>
      <w:proofErr w:type="gramEnd"/>
      <w:r w:rsidRPr="00546866">
        <w:rPr>
          <w:rFonts w:ascii="Arial" w:hAnsi="Arial"/>
        </w:rPr>
        <w:t xml:space="preserve"> one-third of the measured actual kW in the current month.  The Company will bill excess kVAR at the rate of </w:t>
      </w:r>
      <w:r w:rsidR="00B762D9" w:rsidRPr="00B762D9">
        <w:rPr>
          <w:rFonts w:ascii="Arial" w:hAnsi="Arial"/>
        </w:rPr>
        <w:t>$</w:t>
      </w:r>
      <w:ins w:id="12" w:author="Author">
        <w:r w:rsidR="007C1775">
          <w:rPr>
            <w:rFonts w:ascii="Arial" w:hAnsi="Arial"/>
          </w:rPr>
          <w:t xml:space="preserve">0.41 </w:t>
        </w:r>
      </w:ins>
      <w:del w:id="13" w:author="Author">
        <w:r w:rsidR="002645FC" w:rsidDel="007C1775">
          <w:rPr>
            <w:rFonts w:ascii="Arial" w:hAnsi="Arial"/>
          </w:rPr>
          <w:delText>0.36</w:delText>
        </w:r>
        <w:r w:rsidR="00FF57BA" w:rsidDel="007C1775">
          <w:rPr>
            <w:rFonts w:ascii="Arial" w:hAnsi="Arial"/>
          </w:rPr>
          <w:delText xml:space="preserve"> </w:delText>
        </w:r>
      </w:del>
      <w:r w:rsidRPr="00546866">
        <w:rPr>
          <w:rFonts w:ascii="Arial" w:hAnsi="Arial"/>
        </w:rPr>
        <w:t>per excess kVAR.</w:t>
      </w:r>
    </w:p>
    <w:p w14:paraId="6EBC0E05" w14:textId="77777777" w:rsidR="0090748D" w:rsidRPr="00546866" w:rsidRDefault="0090748D" w:rsidP="00FF3AE3">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14:paraId="3F72DA5D"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14:paraId="1A4EE75A" w14:textId="77777777" w:rsidR="00A1712D" w:rsidRPr="00546866" w:rsidRDefault="00A1712D" w:rsidP="00877B07">
      <w:pPr>
        <w:widowControl w:val="0"/>
        <w:spacing w:line="200" w:lineRule="exact"/>
        <w:ind w:left="288" w:right="216"/>
        <w:jc w:val="both"/>
        <w:rPr>
          <w:rFonts w:ascii="Arial" w:hAnsi="Arial"/>
        </w:rPr>
        <w:sectPr w:rsidR="00A1712D" w:rsidRPr="00546866" w:rsidSect="00F2659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pPr>
    </w:p>
    <w:p w14:paraId="600E2762" w14:textId="5433F95D" w:rsidR="00E77D99" w:rsidRPr="00546866" w:rsidRDefault="00E77D99" w:rsidP="00D04B69">
      <w:pPr>
        <w:spacing w:after="360"/>
        <w:ind w:left="288"/>
        <w:outlineLvl w:val="0"/>
        <w:rPr>
          <w:rFonts w:ascii="Arial" w:hAnsi="Arial"/>
          <w:b/>
          <w:sz w:val="32"/>
        </w:rPr>
      </w:pPr>
      <w:r w:rsidRPr="00546866">
        <w:rPr>
          <w:rFonts w:ascii="Arial" w:hAnsi="Arial"/>
          <w:b/>
          <w:sz w:val="32"/>
        </w:rPr>
        <w:lastRenderedPageBreak/>
        <w:t>SCHEDULE: “TOU-</w:t>
      </w:r>
      <w:r w:rsidR="005F260C">
        <w:rPr>
          <w:rFonts w:ascii="Arial" w:hAnsi="Arial"/>
          <w:b/>
          <w:sz w:val="32"/>
        </w:rPr>
        <w:t>FD</w:t>
      </w:r>
      <w:r w:rsidR="004851C2" w:rsidRPr="00546866">
        <w:rPr>
          <w:rFonts w:ascii="Arial" w:hAnsi="Arial"/>
          <w:b/>
          <w:sz w:val="32"/>
        </w:rPr>
        <w:t>-</w:t>
      </w:r>
      <w:del w:id="14" w:author="Author">
        <w:r w:rsidR="008E4118" w:rsidDel="003D70AD">
          <w:rPr>
            <w:rFonts w:ascii="Arial" w:hAnsi="Arial"/>
            <w:b/>
            <w:sz w:val="32"/>
          </w:rPr>
          <w:delText>12</w:delText>
        </w:r>
      </w:del>
      <w:ins w:id="15" w:author="Author">
        <w:r w:rsidR="003D70AD">
          <w:rPr>
            <w:rFonts w:ascii="Arial" w:hAnsi="Arial"/>
            <w:b/>
            <w:sz w:val="32"/>
          </w:rPr>
          <w:t>13</w:t>
        </w:r>
      </w:ins>
      <w:r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14:paraId="6364067D" w14:textId="77777777">
        <w:trPr>
          <w:trHeight w:hRule="exact" w:val="260"/>
          <w:jc w:val="center"/>
        </w:trPr>
        <w:tc>
          <w:tcPr>
            <w:tcW w:w="1051" w:type="dxa"/>
            <w:shd w:val="pct5" w:color="auto" w:fill="auto"/>
          </w:tcPr>
          <w:p w14:paraId="1A09C394" w14:textId="77777777"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14:paraId="03A0CA9A"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14:paraId="4A893483"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14:paraId="0CB052C5"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14:paraId="3208F6E1" w14:textId="77777777">
        <w:trPr>
          <w:jc w:val="center"/>
        </w:trPr>
        <w:tc>
          <w:tcPr>
            <w:tcW w:w="1051" w:type="dxa"/>
            <w:shd w:val="pct5" w:color="auto" w:fill="auto"/>
          </w:tcPr>
          <w:p w14:paraId="0F59C8B9" w14:textId="5722FD65" w:rsidR="00E77D99" w:rsidRPr="00546866" w:rsidRDefault="00B27A1E">
            <w:pPr>
              <w:spacing w:after="120" w:line="280" w:lineRule="exact"/>
              <w:jc w:val="center"/>
              <w:rPr>
                <w:rFonts w:ascii="Arial" w:hAnsi="Arial"/>
              </w:rPr>
            </w:pPr>
            <w:r>
              <w:rPr>
                <w:rFonts w:ascii="Arial" w:hAnsi="Arial"/>
              </w:rPr>
              <w:t xml:space="preserve">2 of </w:t>
            </w:r>
            <w:r w:rsidR="0090748D">
              <w:rPr>
                <w:rFonts w:ascii="Arial" w:hAnsi="Arial"/>
              </w:rPr>
              <w:t>2</w:t>
            </w:r>
            <w:r w:rsidR="00E77D99" w:rsidRPr="00546866">
              <w:rPr>
                <w:rFonts w:ascii="Arial" w:hAnsi="Arial"/>
              </w:rPr>
              <w:t xml:space="preserve"> </w:t>
            </w:r>
          </w:p>
        </w:tc>
        <w:tc>
          <w:tcPr>
            <w:tcW w:w="5541" w:type="dxa"/>
            <w:shd w:val="pct5" w:color="auto" w:fill="auto"/>
          </w:tcPr>
          <w:p w14:paraId="0276167C" w14:textId="40FEEE1F" w:rsidR="00E77D99" w:rsidRPr="00546866" w:rsidRDefault="00A1712D" w:rsidP="007E7666">
            <w:pPr>
              <w:pStyle w:val="Heading1"/>
              <w:rPr>
                <w:b w:val="0"/>
                <w:sz w:val="20"/>
              </w:rPr>
            </w:pPr>
            <w:r w:rsidRPr="00546866">
              <w:rPr>
                <w:b w:val="0"/>
                <w:sz w:val="20"/>
              </w:rPr>
              <w:t xml:space="preserve">With Bills Rendered for the Billing Month of </w:t>
            </w:r>
            <w:del w:id="16" w:author="Author">
              <w:r w:rsidR="008E4118" w:rsidDel="003D70AD">
                <w:rPr>
                  <w:b w:val="0"/>
                  <w:sz w:val="20"/>
                </w:rPr>
                <w:delText>January</w:delText>
              </w:r>
            </w:del>
            <w:ins w:id="17" w:author="Author">
              <w:r w:rsidR="003D70AD">
                <w:rPr>
                  <w:b w:val="0"/>
                  <w:sz w:val="20"/>
                </w:rPr>
                <w:t>April</w:t>
              </w:r>
            </w:ins>
            <w:r w:rsidR="008E4118">
              <w:rPr>
                <w:b w:val="0"/>
                <w:sz w:val="20"/>
              </w:rPr>
              <w:t>, 2024</w:t>
            </w:r>
          </w:p>
        </w:tc>
        <w:tc>
          <w:tcPr>
            <w:tcW w:w="990" w:type="dxa"/>
            <w:shd w:val="pct5" w:color="auto" w:fill="auto"/>
          </w:tcPr>
          <w:p w14:paraId="07494C25" w14:textId="2159893E" w:rsidR="00E77D99" w:rsidRPr="00546866" w:rsidRDefault="00363F69">
            <w:pPr>
              <w:spacing w:after="120" w:line="280" w:lineRule="exact"/>
              <w:jc w:val="center"/>
              <w:rPr>
                <w:rFonts w:ascii="Arial" w:hAnsi="Arial"/>
              </w:rPr>
            </w:pPr>
            <w:r>
              <w:rPr>
                <w:rFonts w:ascii="Arial" w:hAnsi="Arial"/>
              </w:rPr>
              <w:t>Original</w:t>
            </w:r>
          </w:p>
        </w:tc>
        <w:tc>
          <w:tcPr>
            <w:tcW w:w="1173" w:type="dxa"/>
            <w:shd w:val="pct5" w:color="auto" w:fill="auto"/>
          </w:tcPr>
          <w:p w14:paraId="21FAEAA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3768BF48" w14:textId="54F105D7" w:rsidR="00B31E9C" w:rsidRPr="00546866" w:rsidDel="003D70AD" w:rsidRDefault="00B31E9C" w:rsidP="00B31E9C">
      <w:pPr>
        <w:spacing w:before="360" w:after="120" w:line="200" w:lineRule="exact"/>
        <w:ind w:left="288" w:right="288"/>
        <w:jc w:val="center"/>
        <w:rPr>
          <w:del w:id="18" w:author="Author"/>
          <w:rFonts w:ascii="Arial" w:hAnsi="Arial"/>
          <w:b/>
        </w:rPr>
      </w:pPr>
      <w:del w:id="19" w:author="Author">
        <w:r w:rsidRPr="00546866" w:rsidDel="003D70AD">
          <w:rPr>
            <w:rFonts w:ascii="Arial" w:hAnsi="Arial"/>
            <w:b/>
          </w:rPr>
          <w:delText>NUCLEAR CONSTRUCTION COST RECOVERY:</w:delText>
        </w:r>
      </w:del>
    </w:p>
    <w:p w14:paraId="487F07E5" w14:textId="1B0DEDC6" w:rsidR="00B31E9C" w:rsidRPr="00546866" w:rsidDel="003D70AD" w:rsidRDefault="00B31E9C" w:rsidP="00B31E9C">
      <w:pPr>
        <w:spacing w:before="120" w:after="120"/>
        <w:ind w:left="288" w:right="288"/>
        <w:jc w:val="both"/>
        <w:outlineLvl w:val="0"/>
        <w:rPr>
          <w:del w:id="20" w:author="Author"/>
          <w:rFonts w:ascii="Arial" w:hAnsi="Arial"/>
        </w:rPr>
      </w:pPr>
      <w:del w:id="21" w:author="Author">
        <w:r w:rsidRPr="00546866" w:rsidDel="003D70AD">
          <w:rPr>
            <w:rFonts w:ascii="Arial" w:hAnsi="Arial"/>
          </w:rPr>
          <w:delText>The amount calculated at the above rate will be increased under the provisions of the Company's effective Nuclear Construction Cost Recovery Schedule, including any applicable adjustments.</w:delText>
        </w:r>
      </w:del>
    </w:p>
    <w:p w14:paraId="1CF3E7C0" w14:textId="77777777" w:rsidR="00235976" w:rsidRPr="00546866" w:rsidRDefault="00235976" w:rsidP="002F329F">
      <w:pPr>
        <w:spacing w:before="36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14:paraId="540E6FF3" w14:textId="77777777"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14:paraId="48E9B281" w14:textId="77777777"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14:paraId="4871CC57" w14:textId="77777777"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14:paraId="50B8F867" w14:textId="77777777"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14:paraId="631E563E" w14:textId="77777777"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14:paraId="1DDF65A9" w14:textId="77777777"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14:paraId="1E4BD5C5" w14:textId="77777777" w:rsidR="005D4ED4" w:rsidRPr="00FE0997" w:rsidRDefault="005D4ED4" w:rsidP="002716F7">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14:paraId="5E54A415" w14:textId="77777777"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14:paraId="70279856" w14:textId="77777777"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14:paraId="3A0C0BDC" w14:textId="77777777"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14:paraId="7B2FD10F" w14:textId="77777777"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14:paraId="747419FE" w14:textId="77777777"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14:paraId="251614B2" w14:textId="5BD71854"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w:t>
      </w:r>
      <w:r w:rsidR="00AB246C">
        <w:rPr>
          <w:rFonts w:ascii="Arial" w:hAnsi="Arial" w:cs="Arial"/>
        </w:rPr>
        <w:t>TOU-FD</w:t>
      </w:r>
      <w:r w:rsidRPr="00546866">
        <w:rPr>
          <w:rFonts w:ascii="Arial" w:hAnsi="Arial" w:cs="Arial"/>
        </w:rPr>
        <w:t xml:space="preserve"> tariff for a period of twelve (12) months from the contract date. The contract will be automatically renewed on the anniversary date of the contract for an additional year, unless terminated with 30 days’ notice to the Company prior to the anniversary date.</w:t>
      </w:r>
    </w:p>
    <w:p w14:paraId="5B24A809" w14:textId="77777777" w:rsidR="0090748D" w:rsidRPr="00546866" w:rsidRDefault="0090748D" w:rsidP="0090748D">
      <w:pPr>
        <w:spacing w:before="240" w:after="120"/>
        <w:ind w:left="288" w:right="288"/>
        <w:jc w:val="center"/>
        <w:outlineLvl w:val="0"/>
        <w:rPr>
          <w:rFonts w:ascii="Arial" w:hAnsi="Arial"/>
          <w:b/>
        </w:rPr>
      </w:pPr>
      <w:r w:rsidRPr="00546866">
        <w:rPr>
          <w:rFonts w:ascii="Arial" w:hAnsi="Arial"/>
          <w:b/>
        </w:rPr>
        <w:t>GENERAL TERMS &amp; CONDITIONS:</w:t>
      </w:r>
    </w:p>
    <w:p w14:paraId="284F4407"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14:paraId="2CBAF8B2" w14:textId="2921EF17" w:rsidR="001A4FA7" w:rsidRPr="00546866" w:rsidRDefault="0090748D" w:rsidP="00D04B69">
      <w:pPr>
        <w:widowControl w:val="0"/>
        <w:spacing w:before="24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sectPr w:rsidR="001A4FA7" w:rsidRPr="00546866" w:rsidSect="00F26592">
      <w:headerReference w:type="default" r:id="rId14"/>
      <w:footerReference w:type="default" r:id="rId15"/>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4029" w14:textId="77777777" w:rsidR="00E56FCB" w:rsidRDefault="00E56FCB">
      <w:r>
        <w:separator/>
      </w:r>
    </w:p>
  </w:endnote>
  <w:endnote w:type="continuationSeparator" w:id="0">
    <w:p w14:paraId="4CAD7CBA" w14:textId="77777777"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A3D41" w14:textId="77777777" w:rsidR="00283F64" w:rsidRDefault="00283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7ABF" w14:textId="77777777" w:rsidR="00283F64" w:rsidRDefault="00283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05D6" w14:textId="77777777" w:rsidR="00283F64" w:rsidRDefault="00283F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C5FE" w14:textId="77777777"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999FD" w14:textId="77777777" w:rsidR="00E56FCB" w:rsidRDefault="00E56FCB">
      <w:r>
        <w:separator/>
      </w:r>
    </w:p>
  </w:footnote>
  <w:footnote w:type="continuationSeparator" w:id="0">
    <w:p w14:paraId="0EC68709" w14:textId="77777777"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EC8E" w14:textId="77777777" w:rsidR="00283F64" w:rsidRDefault="00283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4090" w14:textId="77777777" w:rsidR="00283F64" w:rsidRDefault="00283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690F" w14:textId="77777777" w:rsidR="00283F64" w:rsidRDefault="00283F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B4F8" w14:textId="77777777"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KxQyFk3EWPBNIQ2Rtfi2ubFozDuCfoNgjZ4m0NXinxjK6C4wf7fRBWJjBz9PTzSS06g8LLabkJg+I9PO71s74g==" w:salt="KfV/qHncS3naTHbRHrEA4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6785">
      <o:colormenu v:ext="edit" strokecolor="none"/>
    </o:shapedefaults>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6053E"/>
    <w:rsid w:val="00062A09"/>
    <w:rsid w:val="0006758A"/>
    <w:rsid w:val="0007242A"/>
    <w:rsid w:val="0007576D"/>
    <w:rsid w:val="000A0AE5"/>
    <w:rsid w:val="000A2324"/>
    <w:rsid w:val="000B3DC5"/>
    <w:rsid w:val="000C0D1D"/>
    <w:rsid w:val="000C53DA"/>
    <w:rsid w:val="000D004F"/>
    <w:rsid w:val="000D1E64"/>
    <w:rsid w:val="000E6EEE"/>
    <w:rsid w:val="000F1FAE"/>
    <w:rsid w:val="000F5CFF"/>
    <w:rsid w:val="000F5F66"/>
    <w:rsid w:val="00100338"/>
    <w:rsid w:val="001048F3"/>
    <w:rsid w:val="00106471"/>
    <w:rsid w:val="001068D6"/>
    <w:rsid w:val="00106D80"/>
    <w:rsid w:val="00113194"/>
    <w:rsid w:val="0011554D"/>
    <w:rsid w:val="00125B7F"/>
    <w:rsid w:val="001303E7"/>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645FC"/>
    <w:rsid w:val="002716F7"/>
    <w:rsid w:val="002717D1"/>
    <w:rsid w:val="002739BC"/>
    <w:rsid w:val="00283F64"/>
    <w:rsid w:val="0028493C"/>
    <w:rsid w:val="00285FCA"/>
    <w:rsid w:val="0029101E"/>
    <w:rsid w:val="00291201"/>
    <w:rsid w:val="0029208F"/>
    <w:rsid w:val="002A4631"/>
    <w:rsid w:val="002A4ED2"/>
    <w:rsid w:val="002A6972"/>
    <w:rsid w:val="002C594D"/>
    <w:rsid w:val="002D0A34"/>
    <w:rsid w:val="002D191B"/>
    <w:rsid w:val="002D6E3F"/>
    <w:rsid w:val="002E4091"/>
    <w:rsid w:val="002F083D"/>
    <w:rsid w:val="002F329F"/>
    <w:rsid w:val="003007A9"/>
    <w:rsid w:val="0030320A"/>
    <w:rsid w:val="00305180"/>
    <w:rsid w:val="00313DD5"/>
    <w:rsid w:val="0031633F"/>
    <w:rsid w:val="003249E9"/>
    <w:rsid w:val="00340DF3"/>
    <w:rsid w:val="003413DE"/>
    <w:rsid w:val="00342DE5"/>
    <w:rsid w:val="00357E5F"/>
    <w:rsid w:val="003600E1"/>
    <w:rsid w:val="00362784"/>
    <w:rsid w:val="00363F69"/>
    <w:rsid w:val="003742C4"/>
    <w:rsid w:val="003836E8"/>
    <w:rsid w:val="00386546"/>
    <w:rsid w:val="00393939"/>
    <w:rsid w:val="00397819"/>
    <w:rsid w:val="003A6F9C"/>
    <w:rsid w:val="003B416A"/>
    <w:rsid w:val="003B5A72"/>
    <w:rsid w:val="003D3912"/>
    <w:rsid w:val="003D3E74"/>
    <w:rsid w:val="003D70AD"/>
    <w:rsid w:val="003F624A"/>
    <w:rsid w:val="003F6386"/>
    <w:rsid w:val="004021D8"/>
    <w:rsid w:val="004030E6"/>
    <w:rsid w:val="0042586E"/>
    <w:rsid w:val="004330CE"/>
    <w:rsid w:val="00440849"/>
    <w:rsid w:val="00443D8B"/>
    <w:rsid w:val="00471B20"/>
    <w:rsid w:val="004738AA"/>
    <w:rsid w:val="00474F34"/>
    <w:rsid w:val="0048387B"/>
    <w:rsid w:val="004851C2"/>
    <w:rsid w:val="004869D8"/>
    <w:rsid w:val="004A7702"/>
    <w:rsid w:val="004C3B97"/>
    <w:rsid w:val="004C6FE4"/>
    <w:rsid w:val="004D34BE"/>
    <w:rsid w:val="004E264E"/>
    <w:rsid w:val="004E3830"/>
    <w:rsid w:val="004E4513"/>
    <w:rsid w:val="004E5BE4"/>
    <w:rsid w:val="004F068F"/>
    <w:rsid w:val="004F79BE"/>
    <w:rsid w:val="004F7BDD"/>
    <w:rsid w:val="005006A7"/>
    <w:rsid w:val="005027FC"/>
    <w:rsid w:val="005050AB"/>
    <w:rsid w:val="00506617"/>
    <w:rsid w:val="0051526D"/>
    <w:rsid w:val="00520BFA"/>
    <w:rsid w:val="00521448"/>
    <w:rsid w:val="0053439E"/>
    <w:rsid w:val="005424E4"/>
    <w:rsid w:val="00543F31"/>
    <w:rsid w:val="00546866"/>
    <w:rsid w:val="0055161C"/>
    <w:rsid w:val="00553F66"/>
    <w:rsid w:val="0055734C"/>
    <w:rsid w:val="0056313C"/>
    <w:rsid w:val="00583A19"/>
    <w:rsid w:val="00590CF9"/>
    <w:rsid w:val="005C07B0"/>
    <w:rsid w:val="005C6CFC"/>
    <w:rsid w:val="005C761A"/>
    <w:rsid w:val="005D27DD"/>
    <w:rsid w:val="005D3636"/>
    <w:rsid w:val="005D4ED4"/>
    <w:rsid w:val="005E2B2C"/>
    <w:rsid w:val="005E4A2A"/>
    <w:rsid w:val="005E56FB"/>
    <w:rsid w:val="005F260C"/>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24BE"/>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579D9"/>
    <w:rsid w:val="00760AAB"/>
    <w:rsid w:val="00762AD3"/>
    <w:rsid w:val="00780965"/>
    <w:rsid w:val="00784F6D"/>
    <w:rsid w:val="00793840"/>
    <w:rsid w:val="00796D77"/>
    <w:rsid w:val="00797FC3"/>
    <w:rsid w:val="007A08B6"/>
    <w:rsid w:val="007A691F"/>
    <w:rsid w:val="007B06F9"/>
    <w:rsid w:val="007B21E3"/>
    <w:rsid w:val="007B5C37"/>
    <w:rsid w:val="007B5FCD"/>
    <w:rsid w:val="007B608A"/>
    <w:rsid w:val="007B7149"/>
    <w:rsid w:val="007C1775"/>
    <w:rsid w:val="007C2A5C"/>
    <w:rsid w:val="007C36A1"/>
    <w:rsid w:val="007C7B86"/>
    <w:rsid w:val="007D0555"/>
    <w:rsid w:val="007E003A"/>
    <w:rsid w:val="007E4FDF"/>
    <w:rsid w:val="007E7666"/>
    <w:rsid w:val="007F1155"/>
    <w:rsid w:val="007F5327"/>
    <w:rsid w:val="007F7861"/>
    <w:rsid w:val="0080211E"/>
    <w:rsid w:val="00812B34"/>
    <w:rsid w:val="00834C4F"/>
    <w:rsid w:val="00842F41"/>
    <w:rsid w:val="00854FEF"/>
    <w:rsid w:val="00855556"/>
    <w:rsid w:val="00860A08"/>
    <w:rsid w:val="00861802"/>
    <w:rsid w:val="00863CD7"/>
    <w:rsid w:val="0087475D"/>
    <w:rsid w:val="00877B07"/>
    <w:rsid w:val="008841F2"/>
    <w:rsid w:val="00887D47"/>
    <w:rsid w:val="008922C6"/>
    <w:rsid w:val="00894312"/>
    <w:rsid w:val="00895A7F"/>
    <w:rsid w:val="008A568E"/>
    <w:rsid w:val="008A7814"/>
    <w:rsid w:val="008D3CB3"/>
    <w:rsid w:val="008D4C86"/>
    <w:rsid w:val="008E4118"/>
    <w:rsid w:val="008F128B"/>
    <w:rsid w:val="008F1D17"/>
    <w:rsid w:val="009060CB"/>
    <w:rsid w:val="0090748D"/>
    <w:rsid w:val="00907A2F"/>
    <w:rsid w:val="009216D8"/>
    <w:rsid w:val="00924258"/>
    <w:rsid w:val="00924F43"/>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27CE"/>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0C22"/>
    <w:rsid w:val="00A36730"/>
    <w:rsid w:val="00A40B26"/>
    <w:rsid w:val="00A4387E"/>
    <w:rsid w:val="00A4525D"/>
    <w:rsid w:val="00A46A74"/>
    <w:rsid w:val="00A528A0"/>
    <w:rsid w:val="00A52EE5"/>
    <w:rsid w:val="00A53AA3"/>
    <w:rsid w:val="00A55DEB"/>
    <w:rsid w:val="00A60C5F"/>
    <w:rsid w:val="00A62DE4"/>
    <w:rsid w:val="00A7054E"/>
    <w:rsid w:val="00A81C9F"/>
    <w:rsid w:val="00A847AA"/>
    <w:rsid w:val="00A85134"/>
    <w:rsid w:val="00A91CFB"/>
    <w:rsid w:val="00A927A8"/>
    <w:rsid w:val="00A93E01"/>
    <w:rsid w:val="00AA65AB"/>
    <w:rsid w:val="00AB246C"/>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1E9C"/>
    <w:rsid w:val="00B33DF4"/>
    <w:rsid w:val="00B34430"/>
    <w:rsid w:val="00B432EB"/>
    <w:rsid w:val="00B51FF8"/>
    <w:rsid w:val="00B6376A"/>
    <w:rsid w:val="00B666CA"/>
    <w:rsid w:val="00B762D9"/>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2E74"/>
    <w:rsid w:val="00BE39E6"/>
    <w:rsid w:val="00BE575E"/>
    <w:rsid w:val="00BE64DE"/>
    <w:rsid w:val="00BF6A4F"/>
    <w:rsid w:val="00C044EC"/>
    <w:rsid w:val="00C153CB"/>
    <w:rsid w:val="00C16379"/>
    <w:rsid w:val="00C17E13"/>
    <w:rsid w:val="00C2245F"/>
    <w:rsid w:val="00C2533D"/>
    <w:rsid w:val="00C258F0"/>
    <w:rsid w:val="00C26A37"/>
    <w:rsid w:val="00C36587"/>
    <w:rsid w:val="00C4218E"/>
    <w:rsid w:val="00C4755B"/>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04B69"/>
    <w:rsid w:val="00D128FC"/>
    <w:rsid w:val="00D1725E"/>
    <w:rsid w:val="00D20B59"/>
    <w:rsid w:val="00D25117"/>
    <w:rsid w:val="00D27A8E"/>
    <w:rsid w:val="00D43067"/>
    <w:rsid w:val="00D433C0"/>
    <w:rsid w:val="00D4681A"/>
    <w:rsid w:val="00D5331A"/>
    <w:rsid w:val="00D534A9"/>
    <w:rsid w:val="00D63CDD"/>
    <w:rsid w:val="00D67D2B"/>
    <w:rsid w:val="00D725A8"/>
    <w:rsid w:val="00D7619C"/>
    <w:rsid w:val="00D80463"/>
    <w:rsid w:val="00DA321A"/>
    <w:rsid w:val="00DA3AB1"/>
    <w:rsid w:val="00DC32C4"/>
    <w:rsid w:val="00DC4523"/>
    <w:rsid w:val="00DC4DED"/>
    <w:rsid w:val="00DC66F6"/>
    <w:rsid w:val="00DC68EC"/>
    <w:rsid w:val="00DC7376"/>
    <w:rsid w:val="00DD7730"/>
    <w:rsid w:val="00DF4F9E"/>
    <w:rsid w:val="00DF636B"/>
    <w:rsid w:val="00E03970"/>
    <w:rsid w:val="00E041A2"/>
    <w:rsid w:val="00E07C43"/>
    <w:rsid w:val="00E11787"/>
    <w:rsid w:val="00E13A99"/>
    <w:rsid w:val="00E15260"/>
    <w:rsid w:val="00E34CDE"/>
    <w:rsid w:val="00E357B5"/>
    <w:rsid w:val="00E3715A"/>
    <w:rsid w:val="00E424C6"/>
    <w:rsid w:val="00E42E98"/>
    <w:rsid w:val="00E457BB"/>
    <w:rsid w:val="00E466F9"/>
    <w:rsid w:val="00E56A81"/>
    <w:rsid w:val="00E56FCB"/>
    <w:rsid w:val="00E60B2C"/>
    <w:rsid w:val="00E6205E"/>
    <w:rsid w:val="00E64D87"/>
    <w:rsid w:val="00E66F76"/>
    <w:rsid w:val="00E70AC6"/>
    <w:rsid w:val="00E721BB"/>
    <w:rsid w:val="00E7338D"/>
    <w:rsid w:val="00E7418A"/>
    <w:rsid w:val="00E77D99"/>
    <w:rsid w:val="00E95D51"/>
    <w:rsid w:val="00EA0296"/>
    <w:rsid w:val="00EA104A"/>
    <w:rsid w:val="00EA206B"/>
    <w:rsid w:val="00EA5D89"/>
    <w:rsid w:val="00EA66CE"/>
    <w:rsid w:val="00EA7453"/>
    <w:rsid w:val="00EA7BA1"/>
    <w:rsid w:val="00EB0B52"/>
    <w:rsid w:val="00EB1FB8"/>
    <w:rsid w:val="00EB245B"/>
    <w:rsid w:val="00EB2F35"/>
    <w:rsid w:val="00EC0667"/>
    <w:rsid w:val="00EC4C28"/>
    <w:rsid w:val="00EC6CA7"/>
    <w:rsid w:val="00EC7186"/>
    <w:rsid w:val="00ED0401"/>
    <w:rsid w:val="00EE06CC"/>
    <w:rsid w:val="00EE7DA0"/>
    <w:rsid w:val="00EF3DDF"/>
    <w:rsid w:val="00EF45D0"/>
    <w:rsid w:val="00F00C31"/>
    <w:rsid w:val="00F02422"/>
    <w:rsid w:val="00F03B41"/>
    <w:rsid w:val="00F10C53"/>
    <w:rsid w:val="00F1359B"/>
    <w:rsid w:val="00F13F1B"/>
    <w:rsid w:val="00F16CA0"/>
    <w:rsid w:val="00F2286F"/>
    <w:rsid w:val="00F26592"/>
    <w:rsid w:val="00F304F8"/>
    <w:rsid w:val="00F365F8"/>
    <w:rsid w:val="00F36B8C"/>
    <w:rsid w:val="00F429E1"/>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856"/>
    <w:rsid w:val="00FF2F6D"/>
    <w:rsid w:val="00FF3AE3"/>
    <w:rsid w:val="00FF5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6785">
      <o:colormenu v:ext="edit" strokecolor="none"/>
    </o:shapedefaults>
    <o:shapelayout v:ext="edit">
      <o:idmap v:ext="edit" data="1"/>
    </o:shapelayout>
  </w:shapeDefaults>
  <w:decimalSymbol w:val="."/>
  <w:listSeparator w:val=","/>
  <w14:docId w14:val="0040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 w:type="paragraph" w:styleId="Revision">
    <w:name w:val="Revision"/>
    <w:hidden/>
    <w:uiPriority w:val="99"/>
    <w:semiHidden/>
    <w:rsid w:val="00D80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DC129-6164-4C6E-9CAD-6417849B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4572</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2023-10-16T15:20:00Z</dcterms:created>
  <dcterms:modified xsi:type="dcterms:W3CDTF">2023-10-27T17:10:00Z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2023-09-25T17:56:50Z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98102e3a-a989-4d68-98a7-c3c629eb01d4</vt:lpwstr>
  </property>
  <property fmtid="{D5CDD505-2E9C-101B-9397-08002B2CF9AE}" pid="8" name="MSIP_Label_ed3826ce-7c18-471d-9596-93de5bae332e_ContentBits">
    <vt:lpwstr>0</vt:lpwstr>
  </property>
</Properties>
</file>